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62533F" w:rsidRPr="00AD3C21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33F" w:rsidRDefault="0062533F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33F" w:rsidRPr="00EB3FF6" w:rsidRDefault="0062533F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2533F">
              <w:rPr>
                <w:b/>
                <w:sz w:val="26"/>
                <w:szCs w:val="26"/>
                <w:lang w:val="en-US"/>
              </w:rPr>
              <w:t>203A74</w:t>
            </w:r>
          </w:p>
        </w:tc>
      </w:tr>
      <w:tr w:rsidR="0062533F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33F" w:rsidRDefault="0062533F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33F" w:rsidRPr="00C44B8B" w:rsidRDefault="0062533F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62533F">
              <w:rPr>
                <w:b/>
                <w:sz w:val="26"/>
                <w:szCs w:val="26"/>
                <w:u w:val="single"/>
                <w:lang w:val="en-US"/>
              </w:rPr>
              <w:t>2009535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0E1015" w:rsidRPr="0062533F">
        <w:rPr>
          <w:b/>
          <w:sz w:val="26"/>
          <w:szCs w:val="26"/>
        </w:rPr>
        <w:t xml:space="preserve">Сталь круглая </w:t>
      </w:r>
      <w:r w:rsidR="000E1015">
        <w:rPr>
          <w:b/>
          <w:sz w:val="26"/>
          <w:szCs w:val="26"/>
          <w:lang w:val="en-US"/>
        </w:rPr>
        <w:t>d</w:t>
      </w:r>
      <w:r w:rsidR="000E1015" w:rsidRPr="0062533F">
        <w:rPr>
          <w:b/>
          <w:sz w:val="26"/>
          <w:szCs w:val="26"/>
        </w:rPr>
        <w:t xml:space="preserve">8мм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0E1015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0E1015" w:rsidRPr="0062533F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0E1015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0E1015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ED4" w:rsidRDefault="00AD3ED4">
      <w:r>
        <w:separator/>
      </w:r>
    </w:p>
  </w:endnote>
  <w:endnote w:type="continuationSeparator" w:id="0">
    <w:p w:rsidR="00AD3ED4" w:rsidRDefault="00AD3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ED4" w:rsidRDefault="00AD3ED4">
      <w:r>
        <w:separator/>
      </w:r>
    </w:p>
  </w:footnote>
  <w:footnote w:type="continuationSeparator" w:id="0">
    <w:p w:rsidR="00AD3ED4" w:rsidRDefault="00AD3E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B3EE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015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33F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ED4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3EEF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6F91C-6BDA-4E4F-B208-BB0E9FB5F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2014-04-16T09:20:00Z</dcterms:created>
  <dcterms:modified xsi:type="dcterms:W3CDTF">2014-09-12T11:04:00Z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